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E2082F">
              <w:t>ENAV</w:t>
            </w:r>
            <w:r w:rsidR="007272A0">
              <w:t xml:space="preserve"> </w:t>
            </w:r>
            <w:r w:rsidRPr="007464E0">
              <w:t>C</w:t>
            </w:r>
            <w:r w:rsidR="00050DA7" w:rsidRPr="007464E0">
              <w:t>ommittee</w:t>
            </w:r>
          </w:p>
        </w:tc>
        <w:tc>
          <w:tcPr>
            <w:tcW w:w="5461" w:type="dxa"/>
          </w:tcPr>
          <w:p w:rsidR="000348ED" w:rsidRPr="006F0422" w:rsidRDefault="006773DD" w:rsidP="00E2082F">
            <w:pPr>
              <w:jc w:val="right"/>
            </w:pPr>
            <w:r>
              <w:t>ENAV24</w:t>
            </w:r>
            <w:r w:rsidR="00EA5728">
              <w:t>-12.3.</w:t>
            </w:r>
            <w:r w:rsidR="00894830">
              <w:t>9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AA2626" w:rsidRDefault="005D05AC" w:rsidP="00E2082F">
            <w:r w:rsidRPr="00AA2626">
              <w:t>To:</w:t>
            </w:r>
            <w:r w:rsidRPr="00AA2626">
              <w:tab/>
            </w:r>
            <w:r w:rsidR="00E2082F">
              <w:t>ARM</w:t>
            </w:r>
            <w:r w:rsidR="002C7644">
              <w:t xml:space="preserve"> Committee</w:t>
            </w:r>
          </w:p>
        </w:tc>
        <w:tc>
          <w:tcPr>
            <w:tcW w:w="5461" w:type="dxa"/>
          </w:tcPr>
          <w:p w:rsidR="000348ED" w:rsidRPr="006F0422" w:rsidRDefault="00E2082F" w:rsidP="00E2082F">
            <w:pPr>
              <w:jc w:val="right"/>
            </w:pPr>
            <w:r>
              <w:t>11</w:t>
            </w:r>
            <w:r w:rsidR="005D05AC" w:rsidRPr="006F0422">
              <w:t xml:space="preserve"> </w:t>
            </w:r>
            <w:r>
              <w:t>October</w:t>
            </w:r>
            <w:r w:rsidR="005D05AC" w:rsidRPr="006F0422">
              <w:t xml:space="preserve"> 20</w:t>
            </w:r>
            <w:r w:rsidR="001A654A" w:rsidRPr="006F0422">
              <w:t>1</w:t>
            </w:r>
            <w:r w:rsidR="007272A0" w:rsidRPr="006F0422">
              <w:t>9</w:t>
            </w:r>
          </w:p>
        </w:tc>
      </w:tr>
    </w:tbl>
    <w:p w:rsidR="00DF6AD0" w:rsidRDefault="00EA5728" w:rsidP="002B0236">
      <w:pPr>
        <w:pStyle w:val="Title"/>
      </w:pPr>
      <w:r>
        <w:t>LIAISON NOTE</w:t>
      </w:r>
    </w:p>
    <w:p w:rsidR="00894830" w:rsidRDefault="00894830" w:rsidP="00894830">
      <w:pPr>
        <w:pStyle w:val="Title"/>
      </w:pPr>
      <w:r>
        <w:t xml:space="preserve">Liaison </w:t>
      </w:r>
      <w:r w:rsidR="0016257F">
        <w:t>N</w:t>
      </w:r>
      <w:r>
        <w:t xml:space="preserve">ote from IALA to ITU on working document towards a preliminary draft revision of Recommendation ITU-R M.1371-5 </w:t>
      </w:r>
    </w:p>
    <w:p w:rsidR="0064435F" w:rsidRDefault="008E7A45" w:rsidP="00B14FC7">
      <w:pPr>
        <w:pStyle w:val="Heading1"/>
        <w:tabs>
          <w:tab w:val="clear" w:pos="851"/>
          <w:tab w:val="num" w:pos="567"/>
        </w:tabs>
        <w:rPr>
          <w:rFonts w:cs="Calibri"/>
          <w:lang w:eastAsia="zh-CN"/>
        </w:rPr>
      </w:pPr>
      <w:r w:rsidRPr="00B14FC7">
        <w:rPr>
          <w:rFonts w:cs="Calibri"/>
          <w:lang w:eastAsia="zh-CN"/>
        </w:rPr>
        <w:t>INTRODUCTION</w:t>
      </w:r>
    </w:p>
    <w:p w:rsidR="00894830" w:rsidRPr="00894830" w:rsidRDefault="00894830" w:rsidP="004272A3">
      <w:pPr>
        <w:jc w:val="both"/>
        <w:rPr>
          <w:lang w:eastAsia="zh-CN"/>
        </w:rPr>
      </w:pPr>
      <w:r>
        <w:rPr>
          <w:lang w:eastAsia="zh-CN"/>
        </w:rPr>
        <w:t>The ENAV Committee has prepared a draft Liaison Note from IALA to the ITU related to ‘a working document towards a preliminary draft revision of Recommendation ITU-R M.1371-5’. The draft Liaison Note is contained at annex 1.</w:t>
      </w:r>
    </w:p>
    <w:p w:rsidR="00126C79" w:rsidRPr="006F0422" w:rsidRDefault="00126C79" w:rsidP="00126C79">
      <w:pPr>
        <w:pStyle w:val="Heading1"/>
      </w:pPr>
      <w:r>
        <w:t>A</w:t>
      </w:r>
      <w:r w:rsidRPr="006F0422">
        <w:t>CTION REQUESTED</w:t>
      </w:r>
    </w:p>
    <w:p w:rsidR="00EA5728" w:rsidRPr="00894830" w:rsidRDefault="00126C79" w:rsidP="00894830">
      <w:pPr>
        <w:pStyle w:val="List1"/>
        <w:numPr>
          <w:ilvl w:val="0"/>
          <w:numId w:val="0"/>
        </w:numPr>
        <w:rPr>
          <w:lang w:val="en-GB"/>
        </w:rPr>
      </w:pPr>
      <w:r w:rsidRPr="00894830">
        <w:rPr>
          <w:lang w:val="en-GB"/>
        </w:rPr>
        <w:t xml:space="preserve">The ARM Committee is requested </w:t>
      </w:r>
      <w:r w:rsidR="00894830" w:rsidRPr="00894830">
        <w:rPr>
          <w:lang w:val="en-GB"/>
        </w:rPr>
        <w:t>consider the draft Liaison Note and</w:t>
      </w:r>
      <w:r w:rsidR="00EA5728" w:rsidRPr="00894830">
        <w:rPr>
          <w:lang w:val="en-GB"/>
        </w:rPr>
        <w:t xml:space="preserve"> review tables “Type of Physical Aid to Navigation (AtoN”) and their “Status” and develop a Guideline that defines the AtoN IDs and addresses their issuance and use</w:t>
      </w:r>
      <w:r w:rsidR="00407BA5" w:rsidRPr="00894830">
        <w:rPr>
          <w:lang w:val="en-GB"/>
        </w:rPr>
        <w:t xml:space="preserve"> before </w:t>
      </w:r>
      <w:del w:id="0" w:author="Plenary Room" w:date="2019-10-10T17:15:00Z">
        <w:r w:rsidR="00407BA5" w:rsidRPr="00894830" w:rsidDel="00603FCC">
          <w:rPr>
            <w:lang w:val="en-GB"/>
          </w:rPr>
          <w:delText>submitting</w:delText>
        </w:r>
      </w:del>
      <w:ins w:id="1" w:author="Plenary Room" w:date="2019-10-10T17:15:00Z">
        <w:r w:rsidR="00603FCC" w:rsidRPr="00894830">
          <w:rPr>
            <w:lang w:val="en-GB"/>
          </w:rPr>
          <w:t>submittin</w:t>
        </w:r>
        <w:r w:rsidR="00603FCC">
          <w:rPr>
            <w:lang w:val="en-GB"/>
          </w:rPr>
          <w:t>g</w:t>
        </w:r>
      </w:ins>
      <w:r w:rsidR="00407BA5" w:rsidRPr="00894830">
        <w:rPr>
          <w:lang w:val="en-GB"/>
        </w:rPr>
        <w:t xml:space="preserve"> </w:t>
      </w:r>
      <w:ins w:id="2" w:author="Plenary Room" w:date="2019-10-10T17:15:00Z">
        <w:r w:rsidR="00603FCC">
          <w:rPr>
            <w:lang w:val="en-GB"/>
          </w:rPr>
          <w:t xml:space="preserve">the Liaison Note </w:t>
        </w:r>
      </w:ins>
      <w:del w:id="3" w:author="Plenary Room" w:date="2019-10-10T17:15:00Z">
        <w:r w:rsidR="00407BA5" w:rsidRPr="00894830" w:rsidDel="00603FCC">
          <w:rPr>
            <w:lang w:val="en-GB"/>
          </w:rPr>
          <w:delText xml:space="preserve">it </w:delText>
        </w:r>
      </w:del>
      <w:r w:rsidR="00407BA5" w:rsidRPr="00894830">
        <w:rPr>
          <w:lang w:val="en-GB"/>
        </w:rPr>
        <w:t>to the ITU</w:t>
      </w:r>
      <w:r w:rsidR="00EA5728" w:rsidRPr="00894830">
        <w:rPr>
          <w:lang w:val="en-GB"/>
        </w:rPr>
        <w:t>.</w:t>
      </w:r>
    </w:p>
    <w:p w:rsidR="00EA5728" w:rsidRPr="00EA5728" w:rsidRDefault="00EA5728" w:rsidP="00EA5728">
      <w:pPr>
        <w:pStyle w:val="List1"/>
        <w:numPr>
          <w:ilvl w:val="0"/>
          <w:numId w:val="0"/>
        </w:numPr>
        <w:rPr>
          <w:lang w:val="en-GB"/>
        </w:rPr>
      </w:pPr>
    </w:p>
    <w:p w:rsidR="00EA5728" w:rsidRDefault="00EA5728">
      <w:pPr>
        <w:tabs>
          <w:tab w:val="clear" w:pos="851"/>
        </w:tabs>
        <w:rPr>
          <w:rFonts w:cs="Arial"/>
          <w:b/>
          <w:bCs/>
          <w:color w:val="2E74B5"/>
          <w:kern w:val="28"/>
          <w:sz w:val="32"/>
          <w:szCs w:val="32"/>
        </w:rPr>
      </w:pPr>
      <w:r>
        <w:br w:type="page"/>
      </w:r>
    </w:p>
    <w:p w:rsidR="00407BA5" w:rsidRDefault="00407BA5" w:rsidP="00126C79">
      <w:pPr>
        <w:pStyle w:val="Title"/>
      </w:pPr>
      <w:r>
        <w:lastRenderedPageBreak/>
        <w:t>Annex 1</w:t>
      </w:r>
    </w:p>
    <w:p w:rsidR="00126C79" w:rsidRDefault="00126C79" w:rsidP="00126C79">
      <w:pPr>
        <w:pStyle w:val="Title"/>
      </w:pPr>
      <w:r>
        <w:t xml:space="preserve">Liaison </w:t>
      </w:r>
      <w:ins w:id="4" w:author="Plenary Room" w:date="2019-10-10T17:15:00Z">
        <w:r w:rsidR="00603FCC">
          <w:t>N</w:t>
        </w:r>
      </w:ins>
      <w:del w:id="5" w:author="Plenary Room" w:date="2019-10-10T17:15:00Z">
        <w:r w:rsidDel="00603FCC">
          <w:delText>n</w:delText>
        </w:r>
      </w:del>
      <w:r>
        <w:t xml:space="preserve">ote from IALA to ITU on working document towards a preliminary draft revision of Recommendation ITU-R M.1371-5 </w:t>
      </w:r>
    </w:p>
    <w:p w:rsidR="00126C79" w:rsidRPr="00126C79" w:rsidRDefault="00126C79" w:rsidP="00123016">
      <w:pPr>
        <w:jc w:val="both"/>
      </w:pPr>
    </w:p>
    <w:p w:rsidR="00E869F9" w:rsidRPr="00DF5605" w:rsidRDefault="00E869F9" w:rsidP="00DF5605">
      <w:pPr>
        <w:pStyle w:val="Heading1"/>
        <w:numPr>
          <w:ilvl w:val="0"/>
          <w:numId w:val="34"/>
        </w:numPr>
        <w:tabs>
          <w:tab w:val="clear" w:pos="851"/>
          <w:tab w:val="num" w:pos="567"/>
        </w:tabs>
        <w:rPr>
          <w:rFonts w:cs="Calibri"/>
          <w:lang w:eastAsia="zh-CN"/>
        </w:rPr>
      </w:pPr>
      <w:r w:rsidRPr="00DF5605">
        <w:rPr>
          <w:rFonts w:cs="Calibri"/>
          <w:lang w:eastAsia="zh-CN"/>
        </w:rPr>
        <w:t>INTRODUCTION</w:t>
      </w:r>
    </w:p>
    <w:p w:rsidR="00635E3F" w:rsidRPr="00E719F6" w:rsidRDefault="00A75CF3" w:rsidP="00AD12ED">
      <w:pPr>
        <w:pStyle w:val="BodyText"/>
      </w:pPr>
      <w:r>
        <w:t xml:space="preserve">IALA </w:t>
      </w:r>
      <w:r w:rsidR="00126C79" w:rsidRPr="00E719F6">
        <w:t xml:space="preserve">sent a reply liaison note </w:t>
      </w:r>
      <w:r w:rsidR="00A160A0" w:rsidRPr="00E719F6">
        <w:t xml:space="preserve">to ITU </w:t>
      </w:r>
      <w:r w:rsidR="00126C79" w:rsidRPr="00E719F6">
        <w:t>on draft revision of Recommendation ITU-R M.1371-5 in March 2019.</w:t>
      </w:r>
      <w:r w:rsidR="00BA7D08" w:rsidRPr="00E719F6">
        <w:t xml:space="preserve"> (</w:t>
      </w:r>
      <w:r w:rsidR="00AD12ED" w:rsidRPr="00E719F6">
        <w:t>ENAV23-12.1.10</w:t>
      </w:r>
      <w:r w:rsidR="002F73F4" w:rsidRPr="00E719F6">
        <w:rPr>
          <w:rStyle w:val="document-title"/>
        </w:rPr>
        <w:t xml:space="preserve"> - </w:t>
      </w:r>
      <w:r w:rsidR="00BA7D08" w:rsidRPr="00E719F6">
        <w:t>ITU-R Document 5B/675-E, 23 April 2019)</w:t>
      </w:r>
    </w:p>
    <w:p w:rsidR="00AE7700" w:rsidRDefault="00AE7700" w:rsidP="00AE7700">
      <w:pPr>
        <w:pStyle w:val="BodyText"/>
      </w:pPr>
      <w:r w:rsidRPr="00E719F6">
        <w:t xml:space="preserve">In this liaison document IALA announced further contributions on the definition of </w:t>
      </w:r>
      <w:r w:rsidRPr="00E719F6">
        <w:rPr>
          <w:lang w:val="en-US"/>
        </w:rPr>
        <w:t>Message 2</w:t>
      </w:r>
      <w:r w:rsidRPr="00E719F6">
        <w:rPr>
          <w:lang w:val="en-US" w:eastAsia="zh-CN"/>
        </w:rPr>
        <w:t>8</w:t>
      </w:r>
      <w:r w:rsidRPr="00E719F6">
        <w:rPr>
          <w:lang w:val="en-US"/>
        </w:rPr>
        <w:t xml:space="preserve">: Single slot Aid to Navigation (AtoN) Report, i.e. the definition of” </w:t>
      </w:r>
      <w:r w:rsidRPr="00E719F6">
        <w:t>Type of Physical Aid to Navigation (AtoN”) and their “Status”</w:t>
      </w:r>
    </w:p>
    <w:p w:rsidR="00BB7218" w:rsidRDefault="00BB7218" w:rsidP="00BB7218">
      <w:pPr>
        <w:pStyle w:val="Heading1"/>
        <w:tabs>
          <w:tab w:val="clear" w:pos="851"/>
          <w:tab w:val="num" w:pos="567"/>
        </w:tabs>
        <w:rPr>
          <w:rFonts w:cs="Calibri"/>
          <w:lang w:eastAsia="zh-CN"/>
        </w:rPr>
      </w:pPr>
      <w:r>
        <w:rPr>
          <w:rFonts w:cs="Calibri"/>
          <w:lang w:eastAsia="zh-CN"/>
        </w:rPr>
        <w:t>DISCUSSION</w:t>
      </w:r>
    </w:p>
    <w:p w:rsidR="00A160A0" w:rsidRDefault="00894830" w:rsidP="00A160A0">
      <w:pPr>
        <w:pStyle w:val="BodyText"/>
      </w:pPr>
      <w:r>
        <w:t xml:space="preserve">IALA </w:t>
      </w:r>
      <w:r w:rsidR="00A160A0">
        <w:t>would like to propose further revision of message 28.</w:t>
      </w:r>
    </w:p>
    <w:p w:rsidR="00B35204" w:rsidRPr="00A160A0" w:rsidRDefault="001E3313" w:rsidP="00A160A0">
      <w:pPr>
        <w:pStyle w:val="BodyText"/>
      </w:pPr>
      <w:r w:rsidRPr="00A160A0">
        <w:t>a) Amend the Introduction of the Message 28 to reflect the following</w:t>
      </w:r>
      <w:ins w:id="6" w:author="Plenary Room" w:date="2019-10-10T17:16:00Z">
        <w:r w:rsidR="00603FCC">
          <w:t>:</w:t>
        </w:r>
      </w:ins>
    </w:p>
    <w:p w:rsidR="00B35204" w:rsidRPr="00A160A0" w:rsidRDefault="00A529B5" w:rsidP="00A160A0">
      <w:pPr>
        <w:pStyle w:val="BodyText"/>
      </w:pPr>
      <w:r>
        <w:t>Another</w:t>
      </w:r>
      <w:r w:rsidR="00126C79" w:rsidRPr="00126C79">
        <w:t xml:space="preserve"> revision under consideration i</w:t>
      </w:r>
      <w:ins w:id="7" w:author="Plenary Room" w:date="2019-10-10T17:17:00Z">
        <w:r w:rsidR="00603FCC">
          <w:t>s</w:t>
        </w:r>
      </w:ins>
      <w:del w:id="8" w:author="Plenary Room" w:date="2019-10-10T17:17:00Z">
        <w:r w:rsidR="00126C79" w:rsidRPr="00126C79" w:rsidDel="00603FCC">
          <w:delText>n</w:delText>
        </w:r>
      </w:del>
      <w:r w:rsidR="00126C79" w:rsidRPr="00126C79">
        <w:t xml:space="preserve"> the creation of a one-slot</w:t>
      </w:r>
      <w:del w:id="9" w:author="Plenary Room" w:date="2019-10-10T17:17:00Z">
        <w:r w:rsidR="00126C79" w:rsidRPr="00126C79" w:rsidDel="00603FCC">
          <w:delText>ted</w:delText>
        </w:r>
      </w:del>
      <w:bookmarkStart w:id="10" w:name="_GoBack"/>
      <w:bookmarkEnd w:id="10"/>
      <w:r w:rsidR="00126C79" w:rsidRPr="00126C79">
        <w:t xml:space="preserve"> Aid to Navigation (AtoN) message. The goal of this is to subsequently permit the development of a carrier-sense AtoN station. A CS-TDMA station will allow for a 'politer'</w:t>
      </w:r>
      <w:r>
        <w:t xml:space="preserve"> use of the VHF data-link, with</w:t>
      </w:r>
      <w:r w:rsidR="00126C79" w:rsidRPr="00126C79">
        <w:t>out the need for the reservation of slots by base station.</w:t>
      </w:r>
    </w:p>
    <w:p w:rsidR="001E3313" w:rsidRPr="00A160A0" w:rsidRDefault="001E3313" w:rsidP="00A160A0">
      <w:pPr>
        <w:pStyle w:val="BodyText"/>
      </w:pPr>
      <w:r w:rsidRPr="00A160A0">
        <w:t>b) Amend AtoN ID to reflect:</w:t>
      </w:r>
    </w:p>
    <w:p w:rsidR="00126C79" w:rsidRPr="00126C79" w:rsidRDefault="00126C79" w:rsidP="00A160A0">
      <w:pPr>
        <w:pStyle w:val="BodyText"/>
      </w:pPr>
      <w:r w:rsidRPr="00126C79">
        <w:t>In lieu of the AtoN Name used in message 21 (AtoN Report), and to ensure it does not exceed the bit length of a single slot message, the message relies upon a unique 5 charterer ASCI-II designation (which will allow for 60.4 M unique identities, we request be issued by an AtoN Authority captured and retrievable in S-201</w:t>
      </w:r>
      <w:r w:rsidR="001E3313" w:rsidRPr="00A160A0">
        <w:t>(Tiny MRN)</w:t>
      </w:r>
      <w:r w:rsidRPr="00126C79">
        <w:t>.</w:t>
      </w:r>
    </w:p>
    <w:p w:rsidR="00126C79" w:rsidRPr="00A160A0" w:rsidRDefault="001E3313" w:rsidP="00A160A0">
      <w:pPr>
        <w:pStyle w:val="BodyText"/>
      </w:pPr>
      <w:r w:rsidRPr="00A160A0">
        <w:t>c) Amend table “</w:t>
      </w:r>
      <w:r w:rsidR="00A160A0" w:rsidRPr="00A160A0">
        <w:t>Nature or Type of AtoN</w:t>
      </w:r>
      <w:r w:rsidRPr="00A160A0">
        <w:t>”:</w:t>
      </w:r>
    </w:p>
    <w:p w:rsidR="004272A3" w:rsidRDefault="004272A3">
      <w:pPr>
        <w:tabs>
          <w:tab w:val="clear" w:pos="851"/>
        </w:tabs>
        <w:rPr>
          <w:b/>
          <w:szCs w:val="24"/>
        </w:rPr>
      </w:pPr>
      <w:r>
        <w:rPr>
          <w:b/>
          <w:szCs w:val="24"/>
        </w:rPr>
        <w:br w:type="page"/>
      </w:r>
    </w:p>
    <w:p w:rsidR="00A160A0" w:rsidRDefault="00A160A0" w:rsidP="00A160A0">
      <w:pPr>
        <w:rPr>
          <w:b/>
          <w:szCs w:val="24"/>
        </w:rPr>
      </w:pPr>
      <w:r>
        <w:rPr>
          <w:b/>
          <w:szCs w:val="24"/>
        </w:rPr>
        <w:lastRenderedPageBreak/>
        <w:t>Nature or Type of AtoN</w:t>
      </w:r>
    </w:p>
    <w:p w:rsidR="00A160A0" w:rsidRDefault="00A160A0" w:rsidP="00A160A0">
      <w:pPr>
        <w:rPr>
          <w:sz w:val="20"/>
        </w:rPr>
      </w:pPr>
    </w:p>
    <w:tbl>
      <w:tblPr>
        <w:tblW w:w="4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3728"/>
      </w:tblGrid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Default, Type Of Aton Not Specified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A</w:t>
            </w:r>
            <w:r>
              <w:rPr>
                <w:color w:val="000000"/>
                <w:sz w:val="20"/>
                <w:lang w:eastAsia="en-GB"/>
              </w:rPr>
              <w:t>ugmenting an existing physical AtoN</w:t>
            </w:r>
            <w:r w:rsidRPr="00BC7708">
              <w:rPr>
                <w:color w:val="000000"/>
                <w:sz w:val="20"/>
                <w:lang w:eastAsia="en-GB"/>
              </w:rPr>
              <w:t xml:space="preserve"> 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Reference Point</w:t>
            </w:r>
            <w:r>
              <w:rPr>
                <w:color w:val="000000"/>
                <w:sz w:val="20"/>
                <w:lang w:eastAsia="en-GB"/>
              </w:rPr>
              <w:t xml:space="preserve"> / Area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>
              <w:rPr>
                <w:color w:val="000000"/>
                <w:sz w:val="20"/>
                <w:lang w:eastAsia="en-GB"/>
              </w:rPr>
              <w:t>RACON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Bifurcation / Junction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Bifurcation / Junction, Pass Left-Hand Side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Bifurcation / Junction, Pass Right-Hand Side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E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N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S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Cardinal Mark W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 xml:space="preserve">Cardinal Mark: Channel Near The Left Bank (Green) 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Channel Near The Right Bank (Red)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Cross-Over Left Bank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Cross-Over Right Bank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Port / Left Hand Mark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Port Side / Right Descending Bank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Preferred Channel Port Hand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Preferred Channel Starboard Hand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Range Front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29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Range Rear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Sector Light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Starboard / Right Hand Mark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Cardinal Mark: Starboard Side / Left Descending Bank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lastRenderedPageBreak/>
              <w:t>36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39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 xml:space="preserve">Isolated Danger (Obstacle): Overhead 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Overhead Cable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Pass Left-Hand Side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Pass Right-Hand Side</w:t>
            </w:r>
          </w:p>
        </w:tc>
      </w:tr>
      <w:tr w:rsidR="00A160A0" w:rsidRPr="00603FCC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603FCC" w:rsidRDefault="00A160A0" w:rsidP="00176836">
            <w:pPr>
              <w:rPr>
                <w:color w:val="000000"/>
                <w:sz w:val="20"/>
                <w:lang w:val="fr-FR" w:eastAsia="en-GB"/>
                <w:rPrChange w:id="11" w:author="Plenary Room" w:date="2019-10-10T17:15:00Z">
                  <w:rPr>
                    <w:color w:val="000000"/>
                    <w:sz w:val="20"/>
                    <w:lang w:eastAsia="en-GB"/>
                  </w:rPr>
                </w:rPrChange>
              </w:rPr>
            </w:pPr>
            <w:r w:rsidRPr="00603FCC">
              <w:rPr>
                <w:color w:val="000000"/>
                <w:sz w:val="20"/>
                <w:lang w:val="fr-FR" w:eastAsia="en-GB"/>
                <w:rPrChange w:id="12" w:author="Plenary Room" w:date="2019-10-10T17:15:00Z">
                  <w:rPr>
                    <w:color w:val="000000"/>
                    <w:sz w:val="20"/>
                    <w:lang w:eastAsia="en-GB"/>
                  </w:rPr>
                </w:rPrChange>
              </w:rPr>
              <w:t>Isolated Danger (Obstacle): Submerged Cable / Pipe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(Obstacle): Wreck</w:t>
            </w:r>
          </w:p>
        </w:tc>
      </w:tr>
      <w:tr w:rsidR="00A160A0" w:rsidRPr="00603FCC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603FCC" w:rsidRDefault="00A160A0" w:rsidP="00176836">
            <w:pPr>
              <w:rPr>
                <w:color w:val="000000"/>
                <w:sz w:val="20"/>
                <w:lang w:val="fr-FR" w:eastAsia="en-GB"/>
                <w:rPrChange w:id="13" w:author="Plenary Room" w:date="2019-10-10T17:15:00Z">
                  <w:rPr>
                    <w:color w:val="000000"/>
                    <w:sz w:val="20"/>
                    <w:lang w:eastAsia="en-GB"/>
                  </w:rPr>
                </w:rPrChange>
              </w:rPr>
            </w:pPr>
            <w:r w:rsidRPr="00603FCC">
              <w:rPr>
                <w:color w:val="000000"/>
                <w:sz w:val="20"/>
                <w:lang w:val="fr-FR" w:eastAsia="en-GB"/>
                <w:rPrChange w:id="14" w:author="Plenary Room" w:date="2019-10-10T17:15:00Z">
                  <w:rPr>
                    <w:color w:val="000000"/>
                    <w:sz w:val="20"/>
                    <w:lang w:eastAsia="en-GB"/>
                  </w:rPr>
                </w:rPrChange>
              </w:rPr>
              <w:t>Isolated Danger (Obstacle): Derelict Vessel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49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Bridge Span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Gate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Lock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Offshore Platform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Terminal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Isolated Danger (Structure): Wind Turbine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59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Aquaculture Farm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Guard Zone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Ice Floe Edge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Maritime Event / Regatta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Military Operations Area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Mooring Area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Pollution Response / Recovery Area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Restricted Operations Area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Search And Rescue Area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69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Substance Fishing Area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(Area): Underwater Operations Area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lastRenderedPageBreak/>
              <w:t>72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79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(At Reduced Speed)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(From Here)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(One-Way Traffic Only)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(Instruction): Proceed (Outside Channel Only)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89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End Of Towed Line / Cable / Net / Object / System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Fishing Net Indicator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Iceberg / Ice Floe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Light Vessel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Bridge Main Span Lighting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Marine Mammal Sighting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Mobile Offshore Drilling Unit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Observation / Sampling Station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Persons /Divers / Swimmers On The Water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99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Remotely Operated Craft / Station / System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Unknown Mobile Craft / Object / System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Vessel In Need Of Assistance (Distress)</w:t>
            </w:r>
          </w:p>
        </w:tc>
      </w:tr>
      <w:tr w:rsidR="00A160A0" w:rsidRPr="00BC7708" w:rsidTr="005608BD">
        <w:trPr>
          <w:trHeight w:val="510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Special Mark (Object): Vessel In Need Of Assistance (Non-Distress)</w:t>
            </w: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lastRenderedPageBreak/>
              <w:t>105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109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</w:t>
            </w:r>
            <w:ins w:id="15" w:author="Plenary Room" w:date="2019-10-10T17:16:00Z">
              <w:r w:rsidR="00603FCC">
                <w:rPr>
                  <w:color w:val="000000"/>
                  <w:sz w:val="20"/>
                  <w:lang w:eastAsia="en-GB"/>
                </w:rPr>
                <w:t>1</w:t>
              </w:r>
            </w:ins>
            <w:r w:rsidRPr="00BC7708">
              <w:rPr>
                <w:color w:val="000000"/>
                <w:sz w:val="20"/>
                <w:lang w:eastAsia="en-GB"/>
              </w:rPr>
              <w:t>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118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119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120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121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122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123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124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125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126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</w:p>
        </w:tc>
      </w:tr>
      <w:tr w:rsidR="00A160A0" w:rsidRPr="00BC7708" w:rsidTr="005608BD">
        <w:trPr>
          <w:trHeight w:val="2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127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0A0" w:rsidRPr="00BC7708" w:rsidRDefault="00A160A0" w:rsidP="00176836">
            <w:pPr>
              <w:rPr>
                <w:color w:val="000000"/>
                <w:sz w:val="20"/>
                <w:lang w:eastAsia="en-GB"/>
              </w:rPr>
            </w:pPr>
            <w:r w:rsidRPr="00BC7708">
              <w:rPr>
                <w:color w:val="000000"/>
                <w:sz w:val="20"/>
                <w:lang w:eastAsia="en-GB"/>
              </w:rPr>
              <w:t>Undefined = Default</w:t>
            </w:r>
          </w:p>
        </w:tc>
      </w:tr>
    </w:tbl>
    <w:p w:rsidR="001E3313" w:rsidRPr="00126C79" w:rsidRDefault="001E3313" w:rsidP="00126C79">
      <w:pPr>
        <w:tabs>
          <w:tab w:val="clear" w:pos="851"/>
        </w:tabs>
        <w:spacing w:before="100" w:beforeAutospacing="1" w:after="100" w:afterAutospacing="1"/>
        <w:rPr>
          <w:rFonts w:ascii="Times New Roman" w:hAnsi="Times New Roman"/>
          <w:sz w:val="24"/>
          <w:szCs w:val="24"/>
          <w:lang w:val="en-US" w:eastAsia="de-DE"/>
        </w:rPr>
      </w:pPr>
    </w:p>
    <w:p w:rsidR="00B41EA4" w:rsidRPr="004F6C55" w:rsidRDefault="00B41EA4" w:rsidP="00123016">
      <w:pPr>
        <w:jc w:val="both"/>
      </w:pP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E76666" w:rsidRPr="002B4F74" w:rsidTr="00E76666">
        <w:trPr>
          <w:cantSplit/>
        </w:trPr>
        <w:tc>
          <w:tcPr>
            <w:tcW w:w="9889" w:type="dxa"/>
          </w:tcPr>
          <w:p w:rsidR="00E76666" w:rsidRPr="002B4F74" w:rsidRDefault="00E76666" w:rsidP="005F1965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</w:tbl>
    <w:p w:rsidR="00EC130A" w:rsidRPr="00B35204" w:rsidRDefault="00EC130A" w:rsidP="00894830">
      <w:pPr>
        <w:pStyle w:val="List1"/>
        <w:numPr>
          <w:ilvl w:val="0"/>
          <w:numId w:val="0"/>
        </w:numPr>
        <w:rPr>
          <w:lang w:val="en-US"/>
        </w:rPr>
      </w:pPr>
    </w:p>
    <w:sectPr w:rsidR="00EC130A" w:rsidRPr="00B35204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297" w:rsidRDefault="00394297" w:rsidP="002B0236">
      <w:r>
        <w:separator/>
      </w:r>
    </w:p>
  </w:endnote>
  <w:endnote w:type="continuationSeparator" w:id="0">
    <w:p w:rsidR="00394297" w:rsidRDefault="00394297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965" w:rsidRDefault="005F196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965" w:rsidRDefault="005F1965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603FCC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965" w:rsidRDefault="005F196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297" w:rsidRDefault="00394297" w:rsidP="002B0236">
      <w:r>
        <w:separator/>
      </w:r>
    </w:p>
  </w:footnote>
  <w:footnote w:type="continuationSeparator" w:id="0">
    <w:p w:rsidR="00394297" w:rsidRDefault="00394297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965" w:rsidRDefault="00603FCC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965" w:rsidRDefault="00603FCC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5F1965">
      <w:rPr>
        <w:noProof/>
        <w:lang w:val="en-GB" w:eastAsia="en-GB"/>
      </w:rPr>
      <w:drawing>
        <wp:inline distT="0" distB="0" distL="0" distR="0">
          <wp:extent cx="850900" cy="82550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965" w:rsidRDefault="00603FCC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5A17E7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2" w15:restartNumberingAfterBreak="0">
    <w:nsid w:val="19C37E91"/>
    <w:multiLevelType w:val="multilevel"/>
    <w:tmpl w:val="A18057C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B734BF1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2DE03F5"/>
    <w:multiLevelType w:val="hybridMultilevel"/>
    <w:tmpl w:val="F92CD620"/>
    <w:lvl w:ilvl="0" w:tplc="CC741CE8">
      <w:start w:val="1"/>
      <w:numFmt w:val="bullet"/>
      <w:lvlText w:val="•"/>
      <w:lvlJc w:val="left"/>
      <w:pPr>
        <w:ind w:left="420" w:hanging="42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07D8D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0"/>
  </w:num>
  <w:num w:numId="9">
    <w:abstractNumId w:val="5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"/>
  </w:num>
  <w:num w:numId="26">
    <w:abstractNumId w:val="15"/>
  </w:num>
  <w:num w:numId="27">
    <w:abstractNumId w:val="1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0B5AE8"/>
    <w:rsid w:val="001000CF"/>
    <w:rsid w:val="00123016"/>
    <w:rsid w:val="00126C79"/>
    <w:rsid w:val="00135447"/>
    <w:rsid w:val="00152273"/>
    <w:rsid w:val="0016257F"/>
    <w:rsid w:val="001A654A"/>
    <w:rsid w:val="001C74CF"/>
    <w:rsid w:val="001E3313"/>
    <w:rsid w:val="002B0236"/>
    <w:rsid w:val="002C060A"/>
    <w:rsid w:val="002C7644"/>
    <w:rsid w:val="002F6E94"/>
    <w:rsid w:val="002F73F4"/>
    <w:rsid w:val="003057AC"/>
    <w:rsid w:val="00352A08"/>
    <w:rsid w:val="003556DA"/>
    <w:rsid w:val="00382FAA"/>
    <w:rsid w:val="00394297"/>
    <w:rsid w:val="003D29A0"/>
    <w:rsid w:val="003D55DD"/>
    <w:rsid w:val="003E1831"/>
    <w:rsid w:val="00407BA5"/>
    <w:rsid w:val="00424954"/>
    <w:rsid w:val="004272A3"/>
    <w:rsid w:val="004671DC"/>
    <w:rsid w:val="004C1386"/>
    <w:rsid w:val="004C220D"/>
    <w:rsid w:val="004F6C55"/>
    <w:rsid w:val="005241F9"/>
    <w:rsid w:val="0055381E"/>
    <w:rsid w:val="005608BD"/>
    <w:rsid w:val="005D05AC"/>
    <w:rsid w:val="005F1965"/>
    <w:rsid w:val="00603FCC"/>
    <w:rsid w:val="00610B02"/>
    <w:rsid w:val="006308BF"/>
    <w:rsid w:val="00630F7F"/>
    <w:rsid w:val="00635E3F"/>
    <w:rsid w:val="0064435F"/>
    <w:rsid w:val="006670A7"/>
    <w:rsid w:val="006773DD"/>
    <w:rsid w:val="006A23D0"/>
    <w:rsid w:val="006C091C"/>
    <w:rsid w:val="006D470F"/>
    <w:rsid w:val="006F0422"/>
    <w:rsid w:val="007272A0"/>
    <w:rsid w:val="00727E88"/>
    <w:rsid w:val="007464E0"/>
    <w:rsid w:val="00775878"/>
    <w:rsid w:val="0080092C"/>
    <w:rsid w:val="00810302"/>
    <w:rsid w:val="00872453"/>
    <w:rsid w:val="00894830"/>
    <w:rsid w:val="008E7A45"/>
    <w:rsid w:val="008F13DD"/>
    <w:rsid w:val="008F4DC3"/>
    <w:rsid w:val="00902AA4"/>
    <w:rsid w:val="00906239"/>
    <w:rsid w:val="0095248B"/>
    <w:rsid w:val="00952DB1"/>
    <w:rsid w:val="00980E82"/>
    <w:rsid w:val="009B7309"/>
    <w:rsid w:val="009F3B6C"/>
    <w:rsid w:val="009F5C36"/>
    <w:rsid w:val="00A160A0"/>
    <w:rsid w:val="00A27F12"/>
    <w:rsid w:val="00A30579"/>
    <w:rsid w:val="00A33D9B"/>
    <w:rsid w:val="00A529B5"/>
    <w:rsid w:val="00A60A29"/>
    <w:rsid w:val="00A6332B"/>
    <w:rsid w:val="00A70C91"/>
    <w:rsid w:val="00A75CF3"/>
    <w:rsid w:val="00A81368"/>
    <w:rsid w:val="00AA2626"/>
    <w:rsid w:val="00AA76C0"/>
    <w:rsid w:val="00AD12ED"/>
    <w:rsid w:val="00AE7700"/>
    <w:rsid w:val="00B077EC"/>
    <w:rsid w:val="00B14FC7"/>
    <w:rsid w:val="00B15B24"/>
    <w:rsid w:val="00B16D7F"/>
    <w:rsid w:val="00B30E2B"/>
    <w:rsid w:val="00B35204"/>
    <w:rsid w:val="00B41EA4"/>
    <w:rsid w:val="00B428DA"/>
    <w:rsid w:val="00B8247E"/>
    <w:rsid w:val="00B91A0D"/>
    <w:rsid w:val="00BA0A0A"/>
    <w:rsid w:val="00BA7D08"/>
    <w:rsid w:val="00BB7218"/>
    <w:rsid w:val="00BE56DF"/>
    <w:rsid w:val="00C265EE"/>
    <w:rsid w:val="00C40A20"/>
    <w:rsid w:val="00C94207"/>
    <w:rsid w:val="00CA04AF"/>
    <w:rsid w:val="00D14ECD"/>
    <w:rsid w:val="00D24944"/>
    <w:rsid w:val="00D64179"/>
    <w:rsid w:val="00DF5605"/>
    <w:rsid w:val="00DF6AD0"/>
    <w:rsid w:val="00E2082F"/>
    <w:rsid w:val="00E719F6"/>
    <w:rsid w:val="00E729A7"/>
    <w:rsid w:val="00E76666"/>
    <w:rsid w:val="00E869F9"/>
    <w:rsid w:val="00E93C9B"/>
    <w:rsid w:val="00EA5728"/>
    <w:rsid w:val="00EC130A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ED4DCD37-755B-4E74-9F43-5035824F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spacing w:before="120" w:after="120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References">
    <w:name w:val="References"/>
    <w:basedOn w:val="Normal"/>
    <w:qFormat/>
    <w:rsid w:val="007272A0"/>
    <w:pPr>
      <w:tabs>
        <w:tab w:val="clear" w:pos="851"/>
        <w:tab w:val="left" w:pos="567"/>
      </w:tabs>
      <w:spacing w:after="120"/>
    </w:pPr>
    <w:rPr>
      <w:rFonts w:ascii="Arial" w:eastAsia="SimSun" w:hAnsi="Arial" w:cs="Calibri"/>
      <w:lang w:eastAsia="en-GB"/>
    </w:rPr>
  </w:style>
  <w:style w:type="paragraph" w:styleId="BalloonText">
    <w:name w:val="Balloon Text"/>
    <w:basedOn w:val="Normal"/>
    <w:link w:val="BalloonTextChar"/>
    <w:semiHidden/>
    <w:unhideWhenUsed/>
    <w:rsid w:val="006F04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F0422"/>
    <w:rPr>
      <w:rFonts w:ascii="Segoe UI" w:hAnsi="Segoe UI" w:cs="Segoe UI"/>
      <w:sz w:val="18"/>
      <w:szCs w:val="18"/>
      <w:lang w:val="en-GB" w:eastAsia="en-US"/>
    </w:rPr>
  </w:style>
  <w:style w:type="character" w:customStyle="1" w:styleId="document-title">
    <w:name w:val="document-title"/>
    <w:basedOn w:val="DefaultParagraphFont"/>
    <w:rsid w:val="002F7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7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7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0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10</TotalTime>
  <Pages>6</Pages>
  <Words>846</Words>
  <Characters>4825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5660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Plenary Room</cp:lastModifiedBy>
  <cp:revision>7</cp:revision>
  <cp:lastPrinted>2006-10-19T11:49:00Z</cp:lastPrinted>
  <dcterms:created xsi:type="dcterms:W3CDTF">2019-10-10T12:42:00Z</dcterms:created>
  <dcterms:modified xsi:type="dcterms:W3CDTF">2019-10-10T15:17:00Z</dcterms:modified>
</cp:coreProperties>
</file>